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EBC" w:rsidRDefault="001B3EBC">
      <w:pPr>
        <w:jc w:val="both"/>
        <w:rPr>
          <w:rFonts w:asciiTheme="minorHAnsi" w:hAnsiTheme="minorHAnsi" w:cstheme="minorHAnsi"/>
          <w:sz w:val="24"/>
        </w:rPr>
      </w:pPr>
    </w:p>
    <w:p w:rsidR="001B3EBC" w:rsidRDefault="00F2124A">
      <w:pPr>
        <w:pStyle w:val="Title"/>
        <w:outlineLvl w:val="0"/>
        <w:rPr>
          <w:rFonts w:asciiTheme="minorHAnsi" w:hAnsiTheme="minorHAnsi" w:cstheme="minorHAnsi"/>
          <w:sz w:val="24"/>
        </w:rPr>
      </w:pPr>
      <w:r>
        <w:rPr>
          <w:rFonts w:asciiTheme="minorHAnsi" w:hAnsiTheme="minorHAnsi" w:cstheme="minorHAnsi"/>
          <w:sz w:val="24"/>
        </w:rPr>
        <w:t xml:space="preserve">Declarația de eligibilitate </w:t>
      </w:r>
    </w:p>
    <w:p w:rsidR="001B3EBC" w:rsidRDefault="001B3EBC">
      <w:pPr>
        <w:pStyle w:val="Title"/>
        <w:outlineLvl w:val="0"/>
        <w:rPr>
          <w:rFonts w:asciiTheme="minorHAnsi" w:hAnsiTheme="minorHAnsi" w:cstheme="minorHAnsi"/>
          <w:sz w:val="24"/>
        </w:rPr>
      </w:pPr>
    </w:p>
    <w:p w:rsidR="001B3EBC" w:rsidRDefault="00F2124A">
      <w:pPr>
        <w:pStyle w:val="instruct"/>
        <w:jc w:val="both"/>
        <w:outlineLvl w:val="0"/>
        <w:rPr>
          <w:rFonts w:asciiTheme="minorHAnsi" w:hAnsiTheme="minorHAnsi" w:cstheme="minorHAnsi"/>
          <w:b/>
          <w:bCs/>
          <w:sz w:val="24"/>
          <w:szCs w:val="24"/>
        </w:rPr>
      </w:pPr>
      <w:r>
        <w:rPr>
          <w:rFonts w:asciiTheme="minorHAnsi" w:hAnsiTheme="minorHAnsi" w:cstheme="minorHAnsi"/>
          <w:b/>
          <w:bCs/>
          <w:sz w:val="24"/>
          <w:szCs w:val="24"/>
        </w:rPr>
        <w:t>Acest model se va completa de către reprezentantul legal al solicitantului</w:t>
      </w:r>
    </w:p>
    <w:p w:rsidR="001B3EBC" w:rsidRDefault="00F2124A">
      <w:pPr>
        <w:pStyle w:val="instruct"/>
        <w:jc w:val="both"/>
        <w:outlineLvl w:val="0"/>
        <w:rPr>
          <w:rFonts w:asciiTheme="minorHAnsi" w:hAnsiTheme="minorHAnsi" w:cstheme="minorHAnsi"/>
          <w:i w:val="0"/>
          <w:snapToGrid w:val="0"/>
          <w:sz w:val="24"/>
          <w:szCs w:val="24"/>
        </w:rPr>
      </w:pPr>
      <w:r>
        <w:rPr>
          <w:rFonts w:asciiTheme="minorHAnsi" w:hAnsiTheme="minorHAnsi" w:cstheme="minorHAnsi"/>
          <w:i w:val="0"/>
          <w:snapToGrid w:val="0"/>
          <w:sz w:val="24"/>
          <w:szCs w:val="24"/>
        </w:rPr>
        <w:t xml:space="preserve">Subsemnatul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 CNP..................posesor al CI seria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nr.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eliberată de ............,  în calitate de reprezentant legal </w:t>
      </w:r>
      <w:r>
        <w:rPr>
          <w:rFonts w:asciiTheme="minorHAnsi" w:hAnsiTheme="minorHAnsi" w:cstheme="minorHAnsi"/>
          <w:i w:val="0"/>
          <w:iCs w:val="0"/>
          <w:sz w:val="24"/>
          <w:szCs w:val="24"/>
        </w:rPr>
        <w:t>(</w:t>
      </w:r>
      <w:r>
        <w:rPr>
          <w:rFonts w:asciiTheme="minorHAnsi" w:hAnsiTheme="minorHAnsi" w:cstheme="minorHAnsi"/>
          <w:iCs w:val="0"/>
          <w:sz w:val="24"/>
          <w:szCs w:val="24"/>
        </w:rPr>
        <w:t>funcție)</w:t>
      </w:r>
      <w:r>
        <w:rPr>
          <w:rFonts w:asciiTheme="minorHAnsi" w:hAnsiTheme="minorHAnsi" w:cstheme="minorHAnsi"/>
          <w:i w:val="0"/>
          <w:snapToGrid w:val="0"/>
          <w:sz w:val="24"/>
          <w:szCs w:val="24"/>
        </w:rPr>
        <w:t xml:space="preserve"> al … </w:t>
      </w:r>
      <w:r>
        <w:rPr>
          <w:rFonts w:asciiTheme="minorHAnsi" w:hAnsiTheme="minorHAnsi" w:cstheme="minorHAnsi"/>
          <w:i w:val="0"/>
          <w:iCs w:val="0"/>
          <w:sz w:val="24"/>
          <w:szCs w:val="24"/>
        </w:rPr>
        <w:t>(</w:t>
      </w:r>
      <w:r>
        <w:rPr>
          <w:rFonts w:asciiTheme="minorHAnsi" w:hAnsiTheme="minorHAnsi" w:cstheme="minorHAnsi"/>
          <w:iCs w:val="0"/>
          <w:sz w:val="24"/>
          <w:szCs w:val="24"/>
        </w:rPr>
        <w:t>completați cu denumirea organizației solicitante</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cunoscând că falsul în declarații este pedepsit de Codul Penal, </w:t>
      </w:r>
      <w:r>
        <w:rPr>
          <w:rFonts w:asciiTheme="minorHAnsi" w:hAnsiTheme="minorHAnsi" w:cstheme="minorHAnsi"/>
          <w:b/>
          <w:i w:val="0"/>
          <w:snapToGrid w:val="0"/>
          <w:sz w:val="24"/>
          <w:szCs w:val="24"/>
        </w:rPr>
        <w:t>declar pe propria răspundere că:</w:t>
      </w:r>
    </w:p>
    <w:p w:rsidR="001B3EBC" w:rsidRDefault="00F2124A">
      <w:pPr>
        <w:keepNext/>
        <w:spacing w:before="0" w:after="0"/>
        <w:jc w:val="both"/>
        <w:outlineLvl w:val="7"/>
        <w:rPr>
          <w:rFonts w:asciiTheme="minorHAnsi" w:hAnsiTheme="minorHAnsi" w:cstheme="minorHAnsi"/>
          <w:iCs/>
          <w:snapToGrid w:val="0"/>
          <w:sz w:val="24"/>
          <w:lang w:eastAsia="sk-SK"/>
        </w:rPr>
      </w:pPr>
      <w:r>
        <w:rPr>
          <w:rFonts w:asciiTheme="minorHAnsi" w:hAnsiTheme="minorHAnsi" w:cstheme="minorHAnsi"/>
          <w:i/>
          <w:iCs/>
          <w:sz w:val="24"/>
          <w:lang w:eastAsia="sk-SK"/>
        </w:rPr>
        <w:t>(completați cu denumirea organizației solicitante)</w:t>
      </w:r>
      <w:r>
        <w:rPr>
          <w:rFonts w:asciiTheme="minorHAnsi" w:hAnsiTheme="minorHAnsi" w:cstheme="minorHAnsi"/>
          <w:sz w:val="24"/>
        </w:rPr>
        <w:t xml:space="preserve"> depune Cererea de finanțare cu titlul ........................, din care această declarație face parte integrantă, în cadrul Planului Național de Redresare și Reziliență, Componenta C3 </w:t>
      </w:r>
      <w:r>
        <w:rPr>
          <w:rFonts w:asciiTheme="minorHAnsi" w:hAnsiTheme="minorHAnsi" w:cstheme="minorHAnsi"/>
          <w:iCs/>
          <w:snapToGrid w:val="0"/>
          <w:sz w:val="24"/>
          <w:lang w:eastAsia="sk-SK"/>
        </w:rPr>
        <w:t>- Investiția I1. Dezvoltarea, modernizarea și completarea sistemelor de management integrat al deșeurilor municipale la nivel de județ sau la nivel de orașe/comune Sub-investiția I1.a. Înființarea de centre de colectare prin aport voluntar</w:t>
      </w:r>
      <w:r>
        <w:rPr>
          <w:rFonts w:asciiTheme="minorHAnsi" w:hAnsiTheme="minorHAnsi" w:cstheme="minorHAnsi"/>
          <w:sz w:val="24"/>
        </w:rPr>
        <w:t>, apelul de proiecte ..............., în calitate de:</w:t>
      </w:r>
    </w:p>
    <w:p w:rsidR="001B3EBC" w:rsidRDefault="00F2124A">
      <w:pPr>
        <w:pStyle w:val="bullet"/>
        <w:numPr>
          <w:ilvl w:val="0"/>
          <w:numId w:val="0"/>
        </w:numPr>
        <w:ind w:left="720" w:hanging="360"/>
        <w:rPr>
          <w:rFonts w:asciiTheme="minorHAnsi" w:hAnsiTheme="minorHAnsi" w:cstheme="minorHAnsi"/>
          <w:sz w:val="24"/>
        </w:rPr>
      </w:pPr>
      <w:r>
        <w:rPr>
          <w:rFonts w:asciiTheme="minorHAnsi" w:hAnsiTheme="minorHAnsi" w:cstheme="minorHAnsi"/>
          <w:i/>
          <w:iCs/>
          <w:sz w:val="24"/>
          <w:lang w:eastAsia="sk-SK"/>
        </w:rPr>
        <w:t>(alegeți varianta potrivită)</w:t>
      </w:r>
    </w:p>
    <w:p w:rsidR="001B3EBC" w:rsidRDefault="00F2124A">
      <w:pPr>
        <w:pStyle w:val="bullet"/>
        <w:numPr>
          <w:ilvl w:val="0"/>
          <w:numId w:val="5"/>
        </w:numPr>
        <w:rPr>
          <w:rFonts w:asciiTheme="minorHAnsi" w:hAnsiTheme="minorHAnsi" w:cstheme="minorHAnsi"/>
          <w:b/>
          <w:bCs/>
          <w:sz w:val="24"/>
          <w:lang w:eastAsia="sk-SK"/>
        </w:rPr>
      </w:pPr>
      <w:r>
        <w:rPr>
          <w:rFonts w:asciiTheme="minorHAnsi" w:hAnsiTheme="minorHAnsi" w:cstheme="minorHAnsi"/>
          <w:b/>
          <w:sz w:val="24"/>
        </w:rPr>
        <w:t>S</w:t>
      </w:r>
      <w:r>
        <w:rPr>
          <w:rFonts w:asciiTheme="minorHAnsi" w:hAnsiTheme="minorHAnsi" w:cstheme="minorHAnsi"/>
          <w:b/>
          <w:bCs/>
          <w:sz w:val="24"/>
          <w:lang w:eastAsia="sk-SK"/>
        </w:rPr>
        <w:t>olicitant</w:t>
      </w:r>
    </w:p>
    <w:p w:rsidR="001B3EBC" w:rsidRDefault="00F2124A">
      <w:pPr>
        <w:pStyle w:val="bullet"/>
        <w:numPr>
          <w:ilvl w:val="0"/>
          <w:numId w:val="5"/>
        </w:numPr>
        <w:rPr>
          <w:rFonts w:asciiTheme="minorHAnsi" w:hAnsiTheme="minorHAnsi" w:cstheme="minorHAnsi"/>
          <w:i/>
          <w:iCs/>
          <w:sz w:val="24"/>
          <w:lang w:eastAsia="sk-SK"/>
        </w:rPr>
      </w:pPr>
      <w:r>
        <w:rPr>
          <w:rFonts w:asciiTheme="minorHAnsi" w:hAnsiTheme="minorHAnsi" w:cstheme="minorHAnsi"/>
          <w:b/>
          <w:sz w:val="24"/>
        </w:rPr>
        <w:t>Solicitant - membru</w:t>
      </w:r>
      <w:r>
        <w:rPr>
          <w:rFonts w:asciiTheme="minorHAnsi" w:hAnsiTheme="minorHAnsi" w:cstheme="minorHAnsi"/>
          <w:i/>
          <w:iCs/>
          <w:sz w:val="24"/>
          <w:lang w:eastAsia="sk-SK"/>
        </w:rPr>
        <w:t xml:space="preserve"> în cadrul ADI</w:t>
      </w:r>
      <w:del w:id="0" w:author="AC" w:date="2022-05-28T21:59:00Z">
        <w:r w:rsidDel="00FD49E2">
          <w:rPr>
            <w:rFonts w:asciiTheme="minorHAnsi" w:hAnsiTheme="minorHAnsi" w:cstheme="minorHAnsi"/>
            <w:i/>
            <w:iCs/>
            <w:sz w:val="24"/>
            <w:lang w:eastAsia="sk-SK"/>
          </w:rPr>
          <w:delText>/Asociație</w:delText>
        </w:r>
      </w:del>
      <w:r>
        <w:rPr>
          <w:rFonts w:asciiTheme="minorHAnsi" w:hAnsiTheme="minorHAnsi" w:cstheme="minorHAnsi"/>
          <w:i/>
          <w:iCs/>
          <w:sz w:val="24"/>
          <w:lang w:eastAsia="sk-SK"/>
        </w:rPr>
        <w:t xml:space="preserve"> format din: </w:t>
      </w:r>
    </w:p>
    <w:p w:rsidR="001B3EBC" w:rsidRDefault="00F2124A">
      <w:pPr>
        <w:pStyle w:val="bullet"/>
        <w:numPr>
          <w:ilvl w:val="0"/>
          <w:numId w:val="0"/>
        </w:numPr>
        <w:ind w:left="1440"/>
        <w:rPr>
          <w:rFonts w:asciiTheme="minorHAnsi" w:hAnsiTheme="minorHAnsi" w:cstheme="minorHAnsi"/>
          <w:i/>
          <w:iCs/>
          <w:sz w:val="24"/>
          <w:lang w:eastAsia="sk-SK"/>
        </w:rPr>
      </w:pPr>
      <w:r>
        <w:rPr>
          <w:rFonts w:asciiTheme="minorHAnsi" w:hAnsiTheme="minorHAnsi" w:cstheme="minorHAnsi"/>
          <w:i/>
          <w:iCs/>
          <w:sz w:val="24"/>
          <w:lang w:eastAsia="sk-SK"/>
        </w:rPr>
        <w:t xml:space="preserve">completați cu lista integrală conținând denumirile complete ale partenerilor </w:t>
      </w:r>
    </w:p>
    <w:p w:rsidR="001B3EBC" w:rsidRDefault="00F2124A">
      <w:pPr>
        <w:pStyle w:val="bullet"/>
        <w:numPr>
          <w:ilvl w:val="0"/>
          <w:numId w:val="0"/>
        </w:numPr>
        <w:ind w:left="1440"/>
        <w:rPr>
          <w:rFonts w:asciiTheme="minorHAnsi" w:hAnsiTheme="minorHAnsi" w:cstheme="minorHAnsi"/>
          <w:i/>
          <w:iCs/>
          <w:sz w:val="24"/>
          <w:lang w:eastAsia="sk-SK"/>
        </w:rPr>
      </w:pPr>
      <w:r>
        <w:rPr>
          <w:rFonts w:asciiTheme="minorHAnsi" w:hAnsiTheme="minorHAnsi" w:cstheme="minorHAnsi"/>
          <w:i/>
          <w:iCs/>
          <w:sz w:val="24"/>
          <w:lang w:eastAsia="sk-SK"/>
        </w:rPr>
        <w:t>(Fiecare membru al parteneriatului va completa câte o Declarație de eligibilitate)</w:t>
      </w:r>
    </w:p>
    <w:p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Componenta/componentele  inclusă/e în prezenta cerere de finanțare este/sunt următoarea/le:</w:t>
      </w:r>
    </w:p>
    <w:p w:rsidR="001B3EBC" w:rsidRDefault="00F2124A">
      <w:pPr>
        <w:pStyle w:val="bullet"/>
        <w:numPr>
          <w:ilvl w:val="1"/>
          <w:numId w:val="2"/>
        </w:numPr>
        <w:tabs>
          <w:tab w:val="clear" w:pos="2160"/>
          <w:tab w:val="num" w:pos="993"/>
        </w:tabs>
        <w:ind w:hanging="1451"/>
        <w:rPr>
          <w:rFonts w:asciiTheme="minorHAnsi" w:hAnsiTheme="minorHAnsi" w:cstheme="minorHAnsi"/>
          <w:sz w:val="24"/>
        </w:rPr>
      </w:pPr>
      <w:r>
        <w:rPr>
          <w:rFonts w:asciiTheme="minorHAnsi" w:hAnsiTheme="minorHAnsi" w:cstheme="minorHAnsi"/>
          <w:sz w:val="24"/>
        </w:rPr>
        <w:t xml:space="preserve">................................... </w:t>
      </w:r>
    </w:p>
    <w:p w:rsidR="001B3EBC" w:rsidRDefault="00F2124A">
      <w:pPr>
        <w:pStyle w:val="bullet"/>
        <w:numPr>
          <w:ilvl w:val="1"/>
          <w:numId w:val="2"/>
        </w:numPr>
        <w:tabs>
          <w:tab w:val="clear" w:pos="2160"/>
          <w:tab w:val="num" w:pos="993"/>
        </w:tabs>
        <w:ind w:left="1560" w:hanging="851"/>
        <w:rPr>
          <w:rFonts w:asciiTheme="minorHAnsi" w:hAnsiTheme="minorHAnsi" w:cstheme="minorHAnsi"/>
          <w:sz w:val="24"/>
        </w:rPr>
      </w:pPr>
      <w:r>
        <w:rPr>
          <w:rFonts w:asciiTheme="minorHAnsi" w:hAnsiTheme="minorHAnsi" w:cstheme="minorHAnsi"/>
          <w:sz w:val="24"/>
        </w:rPr>
        <w:t>...................................</w:t>
      </w:r>
    </w:p>
    <w:p w:rsidR="001B3EBC" w:rsidRDefault="00F2124A">
      <w:pPr>
        <w:pStyle w:val="bullet"/>
        <w:numPr>
          <w:ilvl w:val="0"/>
          <w:numId w:val="0"/>
        </w:numPr>
        <w:ind w:left="720" w:hanging="360"/>
        <w:rPr>
          <w:rFonts w:asciiTheme="minorHAnsi" w:hAnsiTheme="minorHAnsi" w:cstheme="minorHAnsi"/>
          <w:sz w:val="24"/>
        </w:rPr>
      </w:pPr>
      <w:r>
        <w:rPr>
          <w:rFonts w:asciiTheme="minorHAnsi" w:hAnsiTheme="minorHAnsi" w:cstheme="minorHAnsi"/>
          <w:i/>
          <w:sz w:val="24"/>
        </w:rPr>
        <w:t>(se vor enumera componentele care fac obiectul Cererii de finanțare</w:t>
      </w:r>
      <w:r>
        <w:rPr>
          <w:rFonts w:asciiTheme="minorHAnsi" w:hAnsiTheme="minorHAnsi" w:cstheme="minorHAnsi"/>
          <w:sz w:val="24"/>
        </w:rPr>
        <w:t>)</w:t>
      </w:r>
    </w:p>
    <w:p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w:t>
      </w:r>
      <w:r>
        <w:rPr>
          <w:rFonts w:asciiTheme="minorHAnsi" w:hAnsiTheme="minorHAnsi" w:cstheme="minorHAnsi"/>
          <w:i/>
          <w:iCs/>
          <w:sz w:val="24"/>
          <w:lang w:eastAsia="sk-SK"/>
        </w:rPr>
        <w:t>completați cu denumirea organizației solicitante</w:t>
      </w:r>
      <w:r>
        <w:rPr>
          <w:rFonts w:asciiTheme="minorHAnsi" w:hAnsiTheme="minorHAnsi" w:cstheme="minorHAnsi"/>
          <w:iCs/>
          <w:sz w:val="24"/>
          <w:lang w:eastAsia="sk-SK"/>
        </w:rPr>
        <w:t xml:space="preserve">) nu se află în următoarele situații </w:t>
      </w:r>
      <w:r>
        <w:rPr>
          <w:rFonts w:asciiTheme="minorHAnsi" w:hAnsiTheme="minorHAnsi" w:cstheme="minorHAnsi"/>
          <w:sz w:val="24"/>
        </w:rPr>
        <w:t>începând cu data depunerii cererii de finanțare, pe perioada de verificare și contractare</w:t>
      </w:r>
      <w:r>
        <w:rPr>
          <w:rFonts w:asciiTheme="minorHAnsi" w:hAnsiTheme="minorHAnsi" w:cstheme="minorHAnsi"/>
          <w:iCs/>
          <w:sz w:val="24"/>
          <w:lang w:eastAsia="sk-SK"/>
        </w:rPr>
        <w:t>:</w:t>
      </w:r>
    </w:p>
    <w:p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 xml:space="preserve">Să se afle în incapacitate de plată/în stare de insolvență, conform OUG nr. 46/2013 privind criza financiară și insolvența unităților administrativ – teritoriale, respectiv conform Legii 85/2014 privind procedura insolvenței, cu modificările și completările ulterioare. </w:t>
      </w:r>
    </w:p>
    <w:p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să se afle în stare de faliment/ insolvență sau obiectul unei proceduri de lichidare sau de administrare judiciară, a încheiat acorduri cu creditorii, în cadrul procedurilor anterior menționate, şi-a suspendat activitatea economică sau face obiectul unei proceduri în urma acestor situații sau se află în situații similare în urma unei proceduri de aceeași natură prevăzute de legislația sau de reglementările naționale;</w:t>
      </w:r>
    </w:p>
    <w:p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 xml:space="preserve">să prezinte obligații de plată a impozitelor, taxelor și contribuțiilor de asigurări sociale către bugetele componente ale bugetului general consolidat, și a bugetului local, în conformitate cu prevederile legale în vigoare în România; </w:t>
      </w:r>
    </w:p>
    <w:p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lastRenderedPageBreak/>
        <w:t>să facă obiectul unei proceduri legale pentru declararea sa într-una din situațiile de la punctul b);</w:t>
      </w:r>
    </w:p>
    <w:p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rsidR="001B3EBC" w:rsidRDefault="00F2124A">
      <w:pPr>
        <w:pStyle w:val="BodyText"/>
        <w:numPr>
          <w:ilvl w:val="0"/>
          <w:numId w:val="4"/>
        </w:numPr>
        <w:tabs>
          <w:tab w:val="clear" w:pos="1440"/>
        </w:tabs>
        <w:spacing w:before="0" w:after="0"/>
        <w:ind w:left="993"/>
        <w:jc w:val="both"/>
        <w:rPr>
          <w:ins w:id="1" w:author="AC" w:date="2022-05-28T22:38:00Z"/>
          <w:rFonts w:asciiTheme="minorHAnsi" w:hAnsiTheme="minorHAnsi" w:cstheme="minorHAnsi"/>
          <w:sz w:val="24"/>
        </w:rPr>
      </w:pPr>
      <w:r>
        <w:rPr>
          <w:rFonts w:asciiTheme="minorHAnsi" w:hAnsiTheme="minorHAnsi" w:cstheme="minorHAnsi"/>
          <w:sz w:val="24"/>
        </w:rPr>
        <w:t>(Unde e cazul) să nu dețină dreptul legal de a desfășura activitățile prevăzute în cadrul proiectului.</w:t>
      </w:r>
    </w:p>
    <w:p w:rsidR="00F6620A" w:rsidRDefault="00F6620A" w:rsidP="00F6620A">
      <w:pPr>
        <w:pStyle w:val="BodyText"/>
        <w:numPr>
          <w:ilvl w:val="0"/>
          <w:numId w:val="4"/>
        </w:numPr>
        <w:tabs>
          <w:tab w:val="clear" w:pos="1440"/>
          <w:tab w:val="num" w:pos="1080"/>
        </w:tabs>
        <w:spacing w:before="0" w:after="0"/>
        <w:ind w:left="990"/>
        <w:jc w:val="both"/>
        <w:rPr>
          <w:ins w:id="2" w:author="AC" w:date="2022-05-28T22:42:00Z"/>
          <w:rFonts w:asciiTheme="minorHAnsi" w:hAnsiTheme="minorHAnsi" w:cstheme="minorHAnsi"/>
          <w:sz w:val="24"/>
        </w:rPr>
      </w:pPr>
      <w:ins w:id="3" w:author="AC" w:date="2022-05-28T22:42:00Z">
        <w:r>
          <w:rPr>
            <w:rFonts w:asciiTheme="minorHAnsi" w:hAnsiTheme="minorHAnsi" w:cstheme="minorHAnsi"/>
            <w:sz w:val="24"/>
          </w:rPr>
          <w:t xml:space="preserve">Să nu dețină </w:t>
        </w:r>
        <w:r w:rsidRPr="00F6620A">
          <w:rPr>
            <w:rFonts w:asciiTheme="minorHAnsi" w:hAnsiTheme="minorHAnsi" w:cstheme="minorHAnsi"/>
            <w:sz w:val="24"/>
          </w:rPr>
          <w:t xml:space="preserve">capacitatea de implementare tehnică </w:t>
        </w:r>
        <w:r w:rsidR="002D2B30">
          <w:rPr>
            <w:rFonts w:asciiTheme="minorHAnsi" w:hAnsiTheme="minorHAnsi" w:cstheme="minorHAnsi"/>
            <w:sz w:val="24"/>
          </w:rPr>
          <w:t>și administrativă a proiectului.</w:t>
        </w:r>
      </w:ins>
    </w:p>
    <w:p w:rsidR="00F6620A" w:rsidRDefault="00F6620A" w:rsidP="00F6620A">
      <w:pPr>
        <w:pStyle w:val="BodyText"/>
        <w:numPr>
          <w:ilvl w:val="0"/>
          <w:numId w:val="4"/>
        </w:numPr>
        <w:tabs>
          <w:tab w:val="clear" w:pos="1440"/>
          <w:tab w:val="num" w:pos="1080"/>
        </w:tabs>
        <w:spacing w:before="0" w:after="0"/>
        <w:ind w:left="990"/>
        <w:jc w:val="both"/>
        <w:rPr>
          <w:ins w:id="4" w:author="AC" w:date="2022-05-28T22:44:00Z"/>
          <w:rFonts w:asciiTheme="minorHAnsi" w:hAnsiTheme="minorHAnsi" w:cstheme="minorHAnsi"/>
          <w:sz w:val="24"/>
        </w:rPr>
      </w:pPr>
      <w:ins w:id="5" w:author="AC" w:date="2022-05-28T22:43:00Z">
        <w:r>
          <w:rPr>
            <w:rFonts w:asciiTheme="minorHAnsi" w:hAnsiTheme="minorHAnsi" w:cstheme="minorHAnsi"/>
            <w:sz w:val="24"/>
          </w:rPr>
          <w:t>Să fie</w:t>
        </w:r>
        <w:r w:rsidRPr="00F6620A">
          <w:rPr>
            <w:rFonts w:asciiTheme="minorHAnsi" w:hAnsiTheme="minorHAnsi" w:cstheme="minorHAnsi"/>
            <w:sz w:val="24"/>
          </w:rPr>
          <w:t xml:space="preserve"> subiectul unui ordin de recuperare în urma unei decizii privind declararea unui ajutor ca fiind ilegal și incompatibil cu piața internă ce nu a fost executat deja și creanța nu a fost integral recuperată</w:t>
        </w:r>
      </w:ins>
      <w:ins w:id="6" w:author="AC" w:date="2022-05-28T22:56:00Z">
        <w:r w:rsidR="002D2B30">
          <w:rPr>
            <w:rFonts w:asciiTheme="minorHAnsi" w:hAnsiTheme="minorHAnsi" w:cstheme="minorHAnsi"/>
            <w:sz w:val="24"/>
          </w:rPr>
          <w:t>.</w:t>
        </w:r>
      </w:ins>
    </w:p>
    <w:p w:rsidR="006A3879" w:rsidRDefault="006A3879" w:rsidP="006A3879">
      <w:pPr>
        <w:pStyle w:val="BodyText"/>
        <w:numPr>
          <w:ilvl w:val="0"/>
          <w:numId w:val="4"/>
        </w:numPr>
        <w:tabs>
          <w:tab w:val="clear" w:pos="1440"/>
          <w:tab w:val="num" w:pos="1080"/>
        </w:tabs>
        <w:spacing w:before="0" w:after="0"/>
        <w:ind w:left="990" w:hanging="270"/>
        <w:jc w:val="both"/>
        <w:rPr>
          <w:rFonts w:asciiTheme="minorHAnsi" w:hAnsiTheme="minorHAnsi" w:cstheme="minorHAnsi"/>
          <w:sz w:val="24"/>
        </w:rPr>
      </w:pPr>
      <w:ins w:id="7" w:author="AC" w:date="2022-05-28T22:44:00Z">
        <w:r w:rsidRPr="006A3879">
          <w:rPr>
            <w:rFonts w:asciiTheme="minorHAnsi" w:hAnsiTheme="minorHAnsi" w:cstheme="minorHAnsi"/>
            <w:sz w:val="24"/>
          </w:rPr>
          <w:t xml:space="preserve">în activitatea desfășurată anterior începerii proiectului </w:t>
        </w:r>
        <w:r>
          <w:rPr>
            <w:rFonts w:asciiTheme="minorHAnsi" w:hAnsiTheme="minorHAnsi" w:cstheme="minorHAnsi"/>
            <w:sz w:val="24"/>
          </w:rPr>
          <w:t>să fi</w:t>
        </w:r>
        <w:r w:rsidRPr="006A3879">
          <w:rPr>
            <w:rFonts w:asciiTheme="minorHAnsi" w:hAnsiTheme="minorHAnsi" w:cstheme="minorHAnsi"/>
            <w:sz w:val="24"/>
          </w:rPr>
          <w:t xml:space="preserve"> fost co</w:t>
        </w:r>
        <w:r>
          <w:rPr>
            <w:rFonts w:asciiTheme="minorHAnsi" w:hAnsiTheme="minorHAnsi" w:cstheme="minorHAnsi"/>
            <w:sz w:val="24"/>
          </w:rPr>
          <w:t>ndamnat</w:t>
        </w:r>
        <w:r w:rsidRPr="006A3879">
          <w:rPr>
            <w:rFonts w:asciiTheme="minorHAnsi" w:hAnsiTheme="minorHAnsi" w:cstheme="minorHAnsi"/>
            <w:sz w:val="24"/>
          </w:rPr>
          <w:t xml:space="preserve"> pentru infracțiuni împotriva mediului, prin hotărâre judecătorească definitivă</w:t>
        </w:r>
      </w:ins>
      <w:ins w:id="8" w:author="AC" w:date="2022-05-28T22:56:00Z">
        <w:r w:rsidR="002D2B30">
          <w:rPr>
            <w:rFonts w:asciiTheme="minorHAnsi" w:hAnsiTheme="minorHAnsi" w:cstheme="minorHAnsi"/>
            <w:sz w:val="24"/>
          </w:rPr>
          <w:t>.</w:t>
        </w:r>
      </w:ins>
    </w:p>
    <w:p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Imobilul – teren care face obiectul proiectului propus prin prezenta Cerere de finanțare, începând cu data depunerii cererii de finanțare, îndeplinește cumulativ următoarele condiții:</w:t>
      </w:r>
    </w:p>
    <w:p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 xml:space="preserve">Suprafața minimă a terenului să fie conform cerințelor din proiectul – tip, anexă la Ghidul specific; </w:t>
      </w:r>
    </w:p>
    <w:p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 xml:space="preserve">să fie liber de orice sarcini sau interdicții ce afectează implementarea proiectului; </w:t>
      </w:r>
    </w:p>
    <w:p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 xml:space="preserve">să nu facă obiectul unor litigii având ca obiect dreptul invocat de către solicitant  pentru realizarea proiectului, aflate în curs de soluționare la instanțele judecătorești; </w:t>
      </w:r>
    </w:p>
    <w:p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să nu facă obiectul revendicărilor potrivit unor legi speciale în materie sau dreptului comun.</w:t>
      </w:r>
    </w:p>
    <w:p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 xml:space="preserve">Să se afle în proprietatea solicitantului sau acesta deține un drept real asupra imobilului – teren cel puțin până la 31.12.2035. </w:t>
      </w:r>
    </w:p>
    <w:p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 xml:space="preserve">Reprezentantul legal care își exercită atribuțiile de drept pe perioada procesului de </w:t>
      </w:r>
      <w:r>
        <w:rPr>
          <w:rFonts w:asciiTheme="minorHAnsi" w:hAnsiTheme="minorHAnsi" w:cstheme="minorHAnsi"/>
          <w:sz w:val="24"/>
        </w:rPr>
        <w:t>evaluare și contractare</w:t>
      </w:r>
      <w:r>
        <w:rPr>
          <w:rFonts w:asciiTheme="minorHAnsi" w:hAnsiTheme="minorHAnsi" w:cstheme="minorHAnsi"/>
          <w:iCs/>
          <w:sz w:val="24"/>
          <w:lang w:eastAsia="sk-SK"/>
        </w:rPr>
        <w:t xml:space="preserve"> trebuie să nu se afle într-una din situațiile de mai jos:</w:t>
      </w:r>
    </w:p>
    <w:p w:rsidR="001B3EBC" w:rsidRDefault="00F2124A">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contractare și implementare a proiectului.  </w:t>
      </w:r>
    </w:p>
    <w:p w:rsidR="001B3EBC" w:rsidRDefault="00F2124A">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se afle în situația de a induce grav în eroare MMAP, prin furnizarea de informații incorecte  în cadrul prezentului apel de proiecte sau a altor apeluri de proiecte derulate în cadrul PNRR.</w:t>
      </w:r>
    </w:p>
    <w:p w:rsidR="001B3EBC" w:rsidRDefault="00F2124A" w:rsidP="00EC1385">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se afle în situația de a încerca/de a fi încercat să obțină informații confidențiale sau să influențeze comisiile de evaluare pe parcursul procesului de evaluare a prezentului apel de proiecte sau a altor apeluri de proiecte derulate în cadrul PNRR.</w:t>
      </w:r>
    </w:p>
    <w:p w:rsidR="00F6620A" w:rsidRPr="00F6620A" w:rsidRDefault="00F6620A" w:rsidP="00EC1385">
      <w:pPr>
        <w:pStyle w:val="ListParagraph"/>
        <w:numPr>
          <w:ilvl w:val="0"/>
          <w:numId w:val="3"/>
        </w:numPr>
        <w:tabs>
          <w:tab w:val="clear" w:pos="1440"/>
          <w:tab w:val="num" w:pos="1170"/>
        </w:tabs>
        <w:spacing w:before="0"/>
        <w:ind w:left="1080"/>
        <w:jc w:val="both"/>
        <w:rPr>
          <w:ins w:id="9" w:author="AC" w:date="2022-05-28T22:40:00Z"/>
          <w:rFonts w:asciiTheme="minorHAnsi" w:hAnsiTheme="minorHAnsi" w:cstheme="minorHAnsi"/>
          <w:iCs/>
          <w:sz w:val="24"/>
        </w:rPr>
        <w:pPrChange w:id="10" w:author="AC" w:date="2022-05-29T14:52:00Z">
          <w:pPr>
            <w:pStyle w:val="ListParagraph"/>
            <w:numPr>
              <w:numId w:val="3"/>
            </w:numPr>
            <w:tabs>
              <w:tab w:val="num" w:pos="1440"/>
            </w:tabs>
            <w:ind w:left="1440" w:hanging="360"/>
          </w:pPr>
        </w:pPrChange>
      </w:pPr>
      <w:ins w:id="11" w:author="AC" w:date="2022-05-28T22:41:00Z">
        <w:r>
          <w:rPr>
            <w:rFonts w:asciiTheme="minorHAnsi" w:hAnsiTheme="minorHAnsi" w:cstheme="minorHAnsi"/>
            <w:iCs/>
            <w:sz w:val="24"/>
          </w:rPr>
          <w:t xml:space="preserve">Să fi </w:t>
        </w:r>
      </w:ins>
      <w:ins w:id="12" w:author="AC" w:date="2022-05-28T22:40:00Z">
        <w:r w:rsidRPr="00F6620A">
          <w:rPr>
            <w:rFonts w:asciiTheme="minorHAnsi" w:hAnsiTheme="minorHAnsi" w:cstheme="minorHAnsi"/>
            <w:iCs/>
            <w:sz w:val="24"/>
          </w:rPr>
          <w:t>su</w:t>
        </w:r>
        <w:bookmarkStart w:id="13" w:name="_GoBack"/>
        <w:bookmarkEnd w:id="13"/>
        <w:r w:rsidRPr="00F6620A">
          <w:rPr>
            <w:rFonts w:asciiTheme="minorHAnsi" w:hAnsiTheme="minorHAnsi" w:cstheme="minorHAnsi"/>
            <w:iCs/>
            <w:sz w:val="24"/>
          </w:rPr>
          <w:t>ferit condamnări definitive din cauza unei conduite profesionale îndreptată împotriva legii, decizie formulată de o autoritate de judecată ce are forță de res judicata;</w:t>
        </w:r>
      </w:ins>
    </w:p>
    <w:p w:rsidR="001B3EBC" w:rsidRDefault="00F2124A">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lastRenderedPageBreak/>
        <w:t xml:space="preserve">Să fi fost subiectul unei judecăți de tip res judicata pentru fraudă, corupție, implicarea în organizații criminale sau în alte activități ilegale, în detrimentul intereselor financiare ale Comunității Europene. </w:t>
      </w:r>
    </w:p>
    <w:p w:rsidR="001B3EBC" w:rsidRDefault="00F2124A">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fi suferit condamnări definitive în cauze referitoare la obținerea și utilizarea fondurilor europene și/sau a fondurilor publice naționale aferente acestora.</w:t>
      </w:r>
    </w:p>
    <w:p w:rsidR="001B3EBC" w:rsidRDefault="00F2124A">
      <w:pPr>
        <w:pStyle w:val="bullet"/>
        <w:numPr>
          <w:ilvl w:val="0"/>
          <w:numId w:val="7"/>
        </w:numPr>
        <w:rPr>
          <w:rFonts w:asciiTheme="minorHAnsi" w:hAnsiTheme="minorHAnsi" w:cstheme="minorHAnsi"/>
          <w:sz w:val="24"/>
        </w:rPr>
      </w:pPr>
      <w:r>
        <w:rPr>
          <w:rFonts w:asciiTheme="minorHAnsi" w:hAnsiTheme="minorHAnsi" w:cstheme="minorHAnsi"/>
          <w:sz w:val="24"/>
        </w:rPr>
        <w:t xml:space="preserve">Solicitantul demonstrează drepturile asupra imobilului (teren), obiect al proiectului, respectiv dreptul de proprietate publică sau dreptul de administrare a imobilului - teren aflat în proprietate publică, conform legislației în vigoare, după caz. </w:t>
      </w:r>
    </w:p>
    <w:p w:rsidR="001B3EBC" w:rsidRDefault="00F2124A">
      <w:pPr>
        <w:pStyle w:val="bullet"/>
        <w:numPr>
          <w:ilvl w:val="0"/>
          <w:numId w:val="0"/>
        </w:numPr>
        <w:ind w:left="720"/>
        <w:rPr>
          <w:rFonts w:asciiTheme="minorHAnsi" w:hAnsiTheme="minorHAnsi" w:cstheme="minorHAnsi"/>
          <w:sz w:val="24"/>
        </w:rPr>
      </w:pPr>
      <w:r>
        <w:rPr>
          <w:rFonts w:asciiTheme="minorHAnsi" w:hAnsiTheme="minorHAnsi" w:cstheme="minorHAnsi"/>
          <w:sz w:val="24"/>
        </w:rPr>
        <w:t xml:space="preserve">Drepturile anterior menționate sunt acoperitoare pentru investiția propusă a fi realizată în conformitate cu datele din cadrul cererii de finanțare. </w:t>
      </w:r>
    </w:p>
    <w:p w:rsidR="001B3EBC" w:rsidRDefault="00F2124A">
      <w:pPr>
        <w:pStyle w:val="bullet"/>
        <w:numPr>
          <w:ilvl w:val="0"/>
          <w:numId w:val="0"/>
        </w:numPr>
        <w:ind w:left="720"/>
        <w:rPr>
          <w:rFonts w:asciiTheme="minorHAnsi" w:hAnsiTheme="minorHAnsi" w:cstheme="minorHAnsi"/>
          <w:sz w:val="24"/>
        </w:rPr>
      </w:pPr>
      <w:r>
        <w:rPr>
          <w:rFonts w:asciiTheme="minorHAnsi" w:hAnsiTheme="minorHAnsi" w:cstheme="minorHAnsi"/>
          <w:sz w:val="24"/>
        </w:rPr>
        <w:t>Dreptul respectiv este menținut pe toată perioada de durabilitate a investiției.</w:t>
      </w:r>
    </w:p>
    <w:p w:rsidR="001B3EBC" w:rsidRDefault="00F2124A">
      <w:pPr>
        <w:pStyle w:val="bullet"/>
        <w:numPr>
          <w:ilvl w:val="0"/>
          <w:numId w:val="7"/>
        </w:numPr>
        <w:rPr>
          <w:rFonts w:asciiTheme="minorHAnsi" w:hAnsiTheme="minorHAnsi" w:cstheme="minorHAnsi"/>
          <w:sz w:val="24"/>
        </w:rPr>
      </w:pPr>
      <w:r>
        <w:rPr>
          <w:rFonts w:asciiTheme="minorHAnsi" w:hAnsiTheme="minorHAnsi" w:cstheme="minorHAnsi"/>
          <w:sz w:val="24"/>
        </w:rPr>
        <w:t xml:space="preserve">Proiectul propus spre finanțare include activități eligibile desfășurate după data de 1 februarie 2020. </w:t>
      </w:r>
    </w:p>
    <w:p w:rsidR="001B3EBC" w:rsidRDefault="00F2124A">
      <w:pPr>
        <w:pStyle w:val="bullet"/>
        <w:numPr>
          <w:ilvl w:val="0"/>
          <w:numId w:val="0"/>
        </w:numPr>
        <w:ind w:left="720"/>
        <w:rPr>
          <w:rFonts w:asciiTheme="minorHAnsi" w:hAnsiTheme="minorHAnsi" w:cstheme="minorHAnsi"/>
          <w:sz w:val="24"/>
        </w:rPr>
      </w:pPr>
      <w:r>
        <w:rPr>
          <w:rFonts w:asciiTheme="minorHAnsi" w:hAnsiTheme="minorHAnsi" w:cstheme="minorHAnsi"/>
          <w:sz w:val="24"/>
        </w:rPr>
        <w:t>Proiectul nu include lucrări de intervenție/activități realizate asupra aceleiași infrastructuri/aceluiași segment de infrastructură implementate prin Programul Operațional Regional, prin alte programe operaționale, sau prin alte programe cu surse publice de finanțare, evitându-se astfel dubla finanțare.</w:t>
      </w:r>
    </w:p>
    <w:p w:rsidR="001B3EBC" w:rsidRDefault="00F2124A">
      <w:pPr>
        <w:pStyle w:val="bullet"/>
        <w:numPr>
          <w:ilvl w:val="0"/>
          <w:numId w:val="7"/>
        </w:numPr>
        <w:rPr>
          <w:rFonts w:asciiTheme="minorHAnsi" w:hAnsiTheme="minorHAnsi" w:cstheme="minorHAnsi"/>
          <w:sz w:val="24"/>
        </w:rPr>
      </w:pPr>
      <w:r>
        <w:rPr>
          <w:rFonts w:asciiTheme="minorHAnsi" w:hAnsiTheme="minorHAnsi" w:cstheme="minorHAnsi"/>
          <w:sz w:val="24"/>
        </w:rPr>
        <w:t>Înțeleg că orice situație, eveniment ori modificare care afectează sau ar putea afecta respectarea condițiilor de eligibilitate aplicabile menționate în Ghidul specific vor fi aduse la cunoștința MMAP în termen de cel mult 5 zile lucrătoare de la luarea la cunoștință a situației respective.</w:t>
      </w:r>
    </w:p>
    <w:p w:rsidR="001B3EBC" w:rsidRDefault="00F2124A">
      <w:pPr>
        <w:pStyle w:val="bullet"/>
        <w:numPr>
          <w:ilvl w:val="0"/>
          <w:numId w:val="7"/>
        </w:numPr>
        <w:rPr>
          <w:rFonts w:asciiTheme="minorHAnsi" w:hAnsiTheme="minorHAnsi" w:cstheme="minorHAnsi"/>
          <w:bCs/>
          <w:sz w:val="24"/>
        </w:rPr>
      </w:pPr>
      <w:r>
        <w:rPr>
          <w:rFonts w:asciiTheme="minorHAnsi" w:hAnsiTheme="minorHAnsi" w:cstheme="minorHAnsi"/>
          <w:sz w:val="24"/>
        </w:rPr>
        <w:t xml:space="preserve">Înțeleg că, ulterior contractării proiectului, modificarea condițiilor de eligibilitate este permisă numai în condițiile stricte ale prevederilor contractuale, cu respectarea legislației în </w:t>
      </w:r>
      <w:r>
        <w:rPr>
          <w:rFonts w:asciiTheme="minorHAnsi" w:hAnsiTheme="minorHAnsi" w:cstheme="minorHAnsi"/>
          <w:bCs/>
          <w:sz w:val="24"/>
        </w:rPr>
        <w:t>vigoare.</w:t>
      </w:r>
    </w:p>
    <w:p w:rsidR="001B3EBC" w:rsidRDefault="00F2124A">
      <w:pPr>
        <w:pStyle w:val="bullet"/>
        <w:numPr>
          <w:ilvl w:val="0"/>
          <w:numId w:val="7"/>
        </w:numPr>
        <w:rPr>
          <w:rFonts w:asciiTheme="minorHAnsi" w:hAnsiTheme="minorHAnsi" w:cstheme="minorHAnsi"/>
          <w:color w:val="00B050"/>
          <w:sz w:val="24"/>
        </w:rPr>
      </w:pPr>
      <w:r>
        <w:rPr>
          <w:rFonts w:asciiTheme="minorHAnsi" w:hAnsiTheme="minorHAnsi" w:cstheme="minorHAnsi"/>
          <w:sz w:val="24"/>
        </w:rPr>
        <w:t>Înțeleg că, ulterior implementării proiectului, se vor asigura cheltuielile de operare și mentenanță a obiectivului de investiții din proiectul ce face obiectul prezentei cereri de finanțare pe toată durata de durabilitate a contractului de finanțare</w:t>
      </w:r>
      <w:r>
        <w:rPr>
          <w:rFonts w:asciiTheme="minorHAnsi" w:hAnsiTheme="minorHAnsi" w:cstheme="minorHAnsi"/>
          <w:color w:val="00B050"/>
          <w:sz w:val="24"/>
        </w:rPr>
        <w:t>.</w:t>
      </w:r>
    </w:p>
    <w:tbl>
      <w:tblPr>
        <w:tblW w:w="0" w:type="auto"/>
        <w:tblLook w:val="0000" w:firstRow="0" w:lastRow="0" w:firstColumn="0" w:lastColumn="0" w:noHBand="0" w:noVBand="0"/>
      </w:tblPr>
      <w:tblGrid>
        <w:gridCol w:w="4422"/>
        <w:gridCol w:w="4424"/>
      </w:tblGrid>
      <w:tr w:rsidR="001B3EBC">
        <w:trPr>
          <w:trHeight w:val="360"/>
        </w:trPr>
        <w:tc>
          <w:tcPr>
            <w:tcW w:w="4428" w:type="dxa"/>
          </w:tcPr>
          <w:p w:rsidR="001B3EBC" w:rsidRDefault="00F2124A">
            <w:pPr>
              <w:jc w:val="both"/>
              <w:rPr>
                <w:rFonts w:asciiTheme="minorHAnsi" w:hAnsiTheme="minorHAnsi" w:cstheme="minorHAnsi"/>
                <w:sz w:val="24"/>
              </w:rPr>
            </w:pPr>
            <w:r>
              <w:rPr>
                <w:rFonts w:asciiTheme="minorHAnsi" w:hAnsiTheme="minorHAnsi" w:cstheme="minorHAnsi"/>
                <w:sz w:val="24"/>
              </w:rPr>
              <w:t>Data:</w:t>
            </w:r>
          </w:p>
        </w:tc>
        <w:tc>
          <w:tcPr>
            <w:tcW w:w="4428" w:type="dxa"/>
          </w:tcPr>
          <w:p w:rsidR="001B3EBC" w:rsidRDefault="00F2124A">
            <w:pPr>
              <w:jc w:val="both"/>
              <w:rPr>
                <w:rFonts w:asciiTheme="minorHAnsi" w:hAnsiTheme="minorHAnsi" w:cstheme="minorHAnsi"/>
                <w:sz w:val="24"/>
              </w:rPr>
            </w:pPr>
            <w:r>
              <w:rPr>
                <w:rFonts w:asciiTheme="minorHAnsi" w:hAnsiTheme="minorHAnsi" w:cstheme="minorHAnsi"/>
                <w:sz w:val="24"/>
              </w:rPr>
              <w:t>Semnătura:</w:t>
            </w:r>
          </w:p>
          <w:p w:rsidR="001B3EBC" w:rsidRDefault="00F2124A">
            <w:pPr>
              <w:pStyle w:val="instruct"/>
              <w:jc w:val="both"/>
              <w:rPr>
                <w:rFonts w:asciiTheme="minorHAnsi" w:hAnsiTheme="minorHAnsi" w:cstheme="minorHAnsi"/>
                <w:sz w:val="24"/>
                <w:szCs w:val="24"/>
              </w:rPr>
            </w:pPr>
            <w:r>
              <w:rPr>
                <w:rFonts w:asciiTheme="minorHAnsi" w:hAnsiTheme="minorHAnsi" w:cstheme="minorHAnsi"/>
                <w:sz w:val="24"/>
                <w:szCs w:val="24"/>
              </w:rPr>
              <w:t>Nume, prenume</w:t>
            </w:r>
          </w:p>
          <w:p w:rsidR="001B3EBC" w:rsidRDefault="00F2124A">
            <w:pPr>
              <w:pStyle w:val="instruct"/>
              <w:jc w:val="both"/>
              <w:rPr>
                <w:rFonts w:asciiTheme="minorHAnsi" w:hAnsiTheme="minorHAnsi" w:cstheme="minorHAnsi"/>
                <w:sz w:val="24"/>
                <w:szCs w:val="24"/>
              </w:rPr>
            </w:pPr>
            <w:r>
              <w:rPr>
                <w:rFonts w:asciiTheme="minorHAnsi" w:hAnsiTheme="minorHAnsi" w:cstheme="minorHAnsi"/>
                <w:sz w:val="24"/>
                <w:szCs w:val="24"/>
              </w:rPr>
              <w:t>Semnătura reprezentantului legal al solicitantului</w:t>
            </w:r>
          </w:p>
        </w:tc>
      </w:tr>
    </w:tbl>
    <w:p w:rsidR="001B3EBC" w:rsidRDefault="001B3EBC">
      <w:pPr>
        <w:tabs>
          <w:tab w:val="left" w:pos="7043"/>
        </w:tabs>
        <w:rPr>
          <w:rFonts w:asciiTheme="minorHAnsi" w:hAnsiTheme="minorHAnsi" w:cstheme="minorHAnsi"/>
          <w:sz w:val="24"/>
        </w:rPr>
      </w:pPr>
    </w:p>
    <w:p w:rsidR="001B3EBC" w:rsidRDefault="001B3EBC">
      <w:pPr>
        <w:rPr>
          <w:rFonts w:asciiTheme="minorHAnsi" w:hAnsiTheme="minorHAnsi" w:cstheme="minorHAnsi"/>
          <w:sz w:val="24"/>
        </w:rPr>
      </w:pPr>
    </w:p>
    <w:sectPr w:rsidR="001B3EBC">
      <w:footerReference w:type="even" r:id="rId7"/>
      <w:footerReference w:type="default" r:id="rId8"/>
      <w:headerReference w:type="first" r:id="rId9"/>
      <w:pgSz w:w="11906" w:h="16838" w:code="9"/>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726" w:rsidRDefault="006C3726">
      <w:pPr>
        <w:spacing w:before="0" w:after="0"/>
      </w:pPr>
      <w:r>
        <w:separator/>
      </w:r>
    </w:p>
  </w:endnote>
  <w:endnote w:type="continuationSeparator" w:id="0">
    <w:p w:rsidR="006C3726" w:rsidRDefault="006C372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EBC" w:rsidRDefault="00F2124A">
    <w:pPr>
      <w:pStyle w:val="Footer"/>
      <w:spacing w:before="0" w:after="0"/>
      <w:jc w:val="center"/>
      <w:rPr>
        <w:rStyle w:val="PageNumber"/>
        <w:noProof/>
        <w:color w:val="333333"/>
        <w:sz w:val="14"/>
      </w:rPr>
    </w:pPr>
    <w:r>
      <w:rPr>
        <w:rStyle w:val="PageNumber"/>
        <w:noProof/>
        <w:color w:val="333333"/>
        <w:sz w:val="14"/>
      </w:rPr>
      <w:fldChar w:fldCharType="begin"/>
    </w:r>
    <w:r>
      <w:rPr>
        <w:rStyle w:val="PageNumber"/>
        <w:noProof/>
        <w:color w:val="333333"/>
        <w:sz w:val="14"/>
      </w:rPr>
      <w:instrText xml:space="preserve"> PAGE   \* MERGEFORMAT </w:instrText>
    </w:r>
    <w:r>
      <w:rPr>
        <w:rStyle w:val="PageNumber"/>
        <w:noProof/>
        <w:color w:val="333333"/>
        <w:sz w:val="14"/>
      </w:rPr>
      <w:fldChar w:fldCharType="separate"/>
    </w:r>
    <w:r>
      <w:rPr>
        <w:rStyle w:val="PageNumber"/>
        <w:noProof/>
        <w:color w:val="333333"/>
        <w:sz w:val="14"/>
      </w:rPr>
      <w:t>8</w:t>
    </w:r>
    <w:r>
      <w:rPr>
        <w:rStyle w:val="PageNumber"/>
        <w:color w:val="333333"/>
        <w:sz w:val="14"/>
      </w:rPr>
      <w:fldChar w:fldCharType="end"/>
    </w:r>
  </w:p>
  <w:p w:rsidR="001B3EBC" w:rsidRDefault="001B3EB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333333"/>
      </w:tblBorders>
      <w:tblLook w:val="0000" w:firstRow="0" w:lastRow="0" w:firstColumn="0" w:lastColumn="0" w:noHBand="0" w:noVBand="0"/>
    </w:tblPr>
    <w:tblGrid>
      <w:gridCol w:w="8846"/>
    </w:tblGrid>
    <w:tr w:rsidR="001B3EBC">
      <w:tc>
        <w:tcPr>
          <w:tcW w:w="9288" w:type="dxa"/>
        </w:tcPr>
        <w:p w:rsidR="001B3EBC" w:rsidRDefault="00F2124A">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EC1385">
            <w:rPr>
              <w:rStyle w:val="PageNumber"/>
              <w:noProof/>
              <w:color w:val="333333"/>
              <w:sz w:val="14"/>
            </w:rPr>
            <w:t>3</w:t>
          </w:r>
          <w:r>
            <w:rPr>
              <w:rStyle w:val="PageNumber"/>
              <w:color w:val="333333"/>
              <w:sz w:val="14"/>
            </w:rPr>
            <w:fldChar w:fldCharType="end"/>
          </w:r>
        </w:p>
      </w:tc>
    </w:tr>
  </w:tbl>
  <w:p w:rsidR="001B3EBC" w:rsidRDefault="001B3E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726" w:rsidRDefault="006C3726">
      <w:pPr>
        <w:spacing w:before="0" w:after="0"/>
      </w:pPr>
      <w:r>
        <w:separator/>
      </w:r>
    </w:p>
  </w:footnote>
  <w:footnote w:type="continuationSeparator" w:id="0">
    <w:p w:rsidR="006C3726" w:rsidRDefault="006C372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EBC" w:rsidRDefault="00F2124A">
    <w:pPr>
      <w:keepNext/>
      <w:spacing w:before="0" w:after="0"/>
      <w:outlineLvl w:val="7"/>
      <w:rPr>
        <w:rFonts w:cs="Arial"/>
        <w:b/>
        <w:color w:val="333333"/>
        <w:sz w:val="16"/>
        <w:szCs w:val="16"/>
      </w:rPr>
    </w:pPr>
    <w:r>
      <w:rPr>
        <w:rFonts w:cs="Arial"/>
        <w:b/>
        <w:color w:val="333333"/>
        <w:sz w:val="16"/>
        <w:szCs w:val="16"/>
      </w:rPr>
      <w:t xml:space="preserve">Planului Național de Redresare și Reziliență </w:t>
    </w:r>
  </w:p>
  <w:p w:rsidR="001B3EBC" w:rsidRDefault="00F2124A">
    <w:pPr>
      <w:keepNext/>
      <w:spacing w:before="0" w:after="0"/>
      <w:outlineLvl w:val="7"/>
      <w:rPr>
        <w:rFonts w:cs="Arial"/>
        <w:b/>
        <w:bCs/>
        <w:color w:val="333333"/>
        <w:sz w:val="14"/>
      </w:rPr>
    </w:pPr>
    <w:r>
      <w:rPr>
        <w:rFonts w:cs="Arial"/>
        <w:b/>
        <w:color w:val="333333"/>
        <w:sz w:val="16"/>
        <w:szCs w:val="16"/>
      </w:rPr>
      <w:t>Componenta C3 - Investiția I1. Dezvoltarea, modernizarea și completarea sistemelor de management integrat al deșeurilor municipale la nivel de județ sau la nivel de orașe/comune Sub-investiția I1.a. Înființarea de centre de colectare prin aport voluntar</w:t>
    </w:r>
  </w:p>
  <w:p w:rsidR="001B3EBC" w:rsidRDefault="00F2124A">
    <w:pPr>
      <w:keepNext/>
      <w:spacing w:before="0" w:after="0"/>
      <w:jc w:val="right"/>
      <w:outlineLvl w:val="7"/>
      <w:rPr>
        <w:rFonts w:cs="Arial"/>
        <w:b/>
        <w:bCs/>
        <w:color w:val="333333"/>
        <w:sz w:val="14"/>
        <w:lang w:val="en-US"/>
      </w:rPr>
    </w:pPr>
    <w:r>
      <w:rPr>
        <w:rFonts w:cs="Arial"/>
        <w:b/>
        <w:bCs/>
        <w:color w:val="333333"/>
        <w:sz w:val="14"/>
      </w:rPr>
      <w:t xml:space="preserve">Anexa 5 la </w:t>
    </w:r>
    <w:bookmarkStart w:id="14" w:name="_Hlk94519009"/>
    <w:r>
      <w:rPr>
        <w:rFonts w:cs="Arial"/>
        <w:b/>
        <w:bCs/>
        <w:color w:val="333333"/>
        <w:sz w:val="14"/>
      </w:rPr>
      <w:t xml:space="preserve">Ghidul specific </w:t>
    </w:r>
    <w:bookmarkEnd w:id="14"/>
  </w:p>
  <w:p w:rsidR="001B3EBC" w:rsidRDefault="00F2124A">
    <w:pPr>
      <w:pStyle w:val="Header"/>
      <w:jc w:val="right"/>
    </w:pPr>
    <w:r>
      <w:rPr>
        <w:rFonts w:cs="Arial"/>
        <w:b/>
        <w:bCs/>
        <w:color w:val="333333"/>
        <w:sz w:val="14"/>
      </w:rPr>
      <w:t>Model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6"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5"/>
  </w:num>
  <w:num w:numId="5">
    <w:abstractNumId w:val="7"/>
  </w:num>
  <w:num w:numId="6">
    <w:abstractNumId w:val="6"/>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C">
    <w15:presenceInfo w15:providerId="None" w15:userId="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EBC"/>
    <w:rsid w:val="001B3EBC"/>
    <w:rsid w:val="002D2B30"/>
    <w:rsid w:val="006A3879"/>
    <w:rsid w:val="006C3726"/>
    <w:rsid w:val="00C73F62"/>
    <w:rsid w:val="00EC1385"/>
    <w:rsid w:val="00F2124A"/>
    <w:rsid w:val="00F6620A"/>
    <w:rsid w:val="00FD4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41841C-814F-43E2-B7D7-71C8BCE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eastAsia="Times New Roman" w:hAnsi="Arial" w:cs="Arial"/>
      <w:iCs/>
      <w:sz w:val="20"/>
      <w:szCs w:val="24"/>
      <w:lang w:val="ro-RO"/>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rebuchet MS" w:eastAsia="Times New Roman" w:hAnsi="Trebuchet MS" w:cs="Times New Roman"/>
      <w:sz w:val="20"/>
      <w:szCs w:val="24"/>
      <w:lang w:val="ro-RO"/>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 w:type="character" w:styleId="PageNumber">
    <w:name w:val="page number"/>
    <w:basedOn w:val="DefaultParagraphFont"/>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pPr>
      <w:jc w:val="center"/>
    </w:pPr>
    <w:rPr>
      <w:b/>
      <w:bCs/>
    </w:rPr>
  </w:style>
  <w:style w:type="character" w:customStyle="1" w:styleId="TitleChar">
    <w:name w:val="Title Char"/>
    <w:basedOn w:val="DefaultParagraphFont"/>
    <w:link w:val="Title"/>
    <w:rPr>
      <w:rFonts w:ascii="Trebuchet MS" w:eastAsia="Times New Roman" w:hAnsi="Trebuchet MS" w:cs="Times New Roman"/>
      <w:b/>
      <w:bCs/>
      <w:sz w:val="20"/>
      <w:szCs w:val="24"/>
      <w:lang w:val="ro-RO"/>
    </w:rPr>
  </w:style>
  <w:style w:type="paragraph" w:customStyle="1" w:styleId="bullet">
    <w:name w:val="bullet"/>
    <w:basedOn w:val="Normal"/>
    <w:pPr>
      <w:numPr>
        <w:numId w:val="1"/>
      </w:numPr>
      <w:jc w:val="both"/>
    </w:pPr>
    <w:rPr>
      <w:rFonts w:cs="Arial"/>
    </w:rPr>
  </w:style>
  <w:style w:type="paragraph" w:styleId="TOC8">
    <w:name w:val="toc 8"/>
    <w:basedOn w:val="Normal"/>
    <w:next w:val="Normal"/>
    <w:autoRedefine/>
    <w:uiPriority w:val="39"/>
    <w:pPr>
      <w:numPr>
        <w:ilvl w:val="4"/>
        <w:numId w:val="1"/>
      </w:numPr>
      <w:jc w:val="both"/>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ro-RO"/>
    </w:rPr>
  </w:style>
  <w:style w:type="paragraph" w:styleId="Revision">
    <w:name w:val="Revision"/>
    <w:hidden/>
    <w:uiPriority w:val="99"/>
    <w:semiHidden/>
    <w:pPr>
      <w:spacing w:after="0" w:line="240" w:lineRule="auto"/>
    </w:pPr>
    <w:rPr>
      <w:rFonts w:ascii="Trebuchet MS" w:eastAsia="Times New Roman" w:hAnsi="Trebuchet MS" w:cs="Times New Roman"/>
      <w:sz w:val="20"/>
      <w:szCs w:val="24"/>
      <w:lang w:val="ro-RO"/>
    </w:rPr>
  </w:style>
  <w:style w:type="paragraph" w:styleId="ListParagraph">
    <w:name w:val="List Paragraph"/>
    <w:basedOn w:val="Normal"/>
    <w:uiPriority w:val="34"/>
    <w:qFormat/>
    <w:rsid w:val="00F66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1101</Words>
  <Characters>6392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AC</cp:lastModifiedBy>
  <cp:revision>21</cp:revision>
  <dcterms:created xsi:type="dcterms:W3CDTF">2022-03-21T13:45:00Z</dcterms:created>
  <dcterms:modified xsi:type="dcterms:W3CDTF">2022-05-29T11:52:00Z</dcterms:modified>
</cp:coreProperties>
</file>